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CD581" w14:textId="01455437" w:rsidR="00615F45" w:rsidRPr="00615F45" w:rsidRDefault="00615F45" w:rsidP="001845BE">
      <w:pPr>
        <w:pStyle w:val="titel2"/>
        <w:spacing w:before="200" w:beforeAutospacing="0" w:after="200" w:afterAutospacing="0"/>
        <w:jc w:val="center"/>
        <w:rPr>
          <w:rFonts w:ascii="Questa-Regular" w:hAnsi="Questa-Regular"/>
          <w:color w:val="212529"/>
          <w:sz w:val="37"/>
          <w:szCs w:val="37"/>
        </w:rPr>
      </w:pPr>
      <w:r w:rsidRPr="00615F45">
        <w:rPr>
          <w:rFonts w:ascii="Questa-Regular" w:hAnsi="Questa-Regular"/>
          <w:color w:val="212529"/>
          <w:sz w:val="37"/>
          <w:szCs w:val="37"/>
        </w:rPr>
        <w:t xml:space="preserve">Bekendtgørelse om tilskud til institutioner for erhvervsrettet uddannelse og andre skoler og institutioner til </w:t>
      </w:r>
      <w:del w:id="0" w:author="Forfatter">
        <w:r w:rsidRPr="00615F45" w:rsidDel="00615F45">
          <w:rPr>
            <w:rFonts w:ascii="Questa-Regular" w:hAnsi="Questa-Regular"/>
            <w:color w:val="212529"/>
            <w:sz w:val="37"/>
            <w:szCs w:val="37"/>
          </w:rPr>
          <w:delText xml:space="preserve">praktikpladsopsøgning </w:delText>
        </w:r>
      </w:del>
      <w:ins w:id="1" w:author="Forfatter">
        <w:r>
          <w:rPr>
            <w:rFonts w:ascii="Questa-Regular" w:hAnsi="Questa-Regular"/>
            <w:color w:val="212529"/>
            <w:sz w:val="37"/>
            <w:szCs w:val="37"/>
          </w:rPr>
          <w:t>lære</w:t>
        </w:r>
        <w:r w:rsidRPr="00615F45">
          <w:rPr>
            <w:rFonts w:ascii="Questa-Regular" w:hAnsi="Questa-Regular"/>
            <w:color w:val="212529"/>
            <w:sz w:val="37"/>
            <w:szCs w:val="37"/>
          </w:rPr>
          <w:t xml:space="preserve">pladsopsøgning </w:t>
        </w:r>
      </w:ins>
      <w:r w:rsidRPr="00615F45">
        <w:rPr>
          <w:rFonts w:ascii="Questa-Regular" w:hAnsi="Questa-Regular"/>
          <w:color w:val="212529"/>
          <w:sz w:val="37"/>
          <w:szCs w:val="37"/>
        </w:rPr>
        <w:t xml:space="preserve">og vejledning af elever </w:t>
      </w:r>
      <w:ins w:id="2" w:author="Forfatter">
        <w:r>
          <w:rPr>
            <w:rFonts w:ascii="Questa-Regular" w:hAnsi="Questa-Regular"/>
            <w:color w:val="212529"/>
            <w:sz w:val="37"/>
            <w:szCs w:val="37"/>
          </w:rPr>
          <w:t xml:space="preserve">og lærlinge </w:t>
        </w:r>
      </w:ins>
      <w:r w:rsidRPr="00615F45">
        <w:rPr>
          <w:rFonts w:ascii="Questa-Regular" w:hAnsi="Questa-Regular"/>
          <w:color w:val="212529"/>
          <w:sz w:val="37"/>
          <w:szCs w:val="37"/>
        </w:rPr>
        <w:t>samt formidling af uddannelsesaftaler</w:t>
      </w:r>
    </w:p>
    <w:p w14:paraId="37279972" w14:textId="23B27A04" w:rsidR="00615F45" w:rsidRDefault="00615F45" w:rsidP="001845BE">
      <w:pPr>
        <w:pStyle w:val="stk2"/>
        <w:spacing w:before="0" w:beforeAutospacing="0" w:after="0" w:afterAutospacing="0"/>
        <w:ind w:firstLine="240"/>
        <w:rPr>
          <w:rFonts w:ascii="Questa-Regular" w:hAnsi="Questa-Regular"/>
          <w:color w:val="212529"/>
          <w:sz w:val="23"/>
          <w:szCs w:val="23"/>
        </w:rPr>
      </w:pPr>
      <w:r w:rsidRPr="00615F45">
        <w:rPr>
          <w:rFonts w:ascii="Questa-Regular" w:hAnsi="Questa-Regular"/>
          <w:color w:val="212529"/>
          <w:sz w:val="23"/>
          <w:szCs w:val="23"/>
        </w:rPr>
        <w:t xml:space="preserve">I medfør af § 12 c, stk. </w:t>
      </w:r>
      <w:del w:id="3" w:author="Forfatter">
        <w:r w:rsidRPr="00615F45" w:rsidDel="00615F45">
          <w:rPr>
            <w:rFonts w:ascii="Questa-Regular" w:hAnsi="Questa-Regular"/>
            <w:color w:val="212529"/>
            <w:sz w:val="23"/>
            <w:szCs w:val="23"/>
          </w:rPr>
          <w:delText>3</w:delText>
        </w:r>
      </w:del>
      <w:ins w:id="4" w:author="Forfatter">
        <w:r>
          <w:rPr>
            <w:rFonts w:ascii="Questa-Regular" w:hAnsi="Questa-Regular"/>
            <w:color w:val="212529"/>
            <w:sz w:val="23"/>
            <w:szCs w:val="23"/>
          </w:rPr>
          <w:t>7</w:t>
        </w:r>
      </w:ins>
      <w:r w:rsidRPr="00615F45">
        <w:rPr>
          <w:rFonts w:ascii="Questa-Regular" w:hAnsi="Questa-Regular"/>
          <w:color w:val="212529"/>
          <w:sz w:val="23"/>
          <w:szCs w:val="23"/>
        </w:rPr>
        <w:t xml:space="preserve">, i lov om Arbejdsgivernes Uddannelsesbidrag, jf. lovbekendtgørelse nr. </w:t>
      </w:r>
      <w:del w:id="5" w:author="Forfatter">
        <w:r w:rsidRPr="00615F45" w:rsidDel="00615F45">
          <w:rPr>
            <w:rFonts w:ascii="Questa-Regular" w:hAnsi="Questa-Regular"/>
            <w:color w:val="212529"/>
            <w:sz w:val="23"/>
            <w:szCs w:val="23"/>
          </w:rPr>
          <w:delText xml:space="preserve">95 </w:delText>
        </w:r>
      </w:del>
      <w:ins w:id="6" w:author="Forfatter">
        <w:r>
          <w:rPr>
            <w:rFonts w:ascii="Questa-Regular" w:hAnsi="Questa-Regular"/>
            <w:color w:val="212529"/>
            <w:sz w:val="23"/>
            <w:szCs w:val="23"/>
          </w:rPr>
          <w:t>1075</w:t>
        </w:r>
        <w:r w:rsidRPr="00615F45">
          <w:rPr>
            <w:rFonts w:ascii="Questa-Regular" w:hAnsi="Questa-Regular"/>
            <w:color w:val="212529"/>
            <w:sz w:val="23"/>
            <w:szCs w:val="23"/>
          </w:rPr>
          <w:t xml:space="preserve"> </w:t>
        </w:r>
      </w:ins>
      <w:r w:rsidRPr="00615F45">
        <w:rPr>
          <w:rFonts w:ascii="Questa-Regular" w:hAnsi="Questa-Regular"/>
          <w:color w:val="212529"/>
          <w:sz w:val="23"/>
          <w:szCs w:val="23"/>
        </w:rPr>
        <w:t xml:space="preserve">af </w:t>
      </w:r>
      <w:ins w:id="7" w:author="Forfatter">
        <w:r>
          <w:rPr>
            <w:rFonts w:ascii="Questa-Regular" w:hAnsi="Questa-Regular"/>
            <w:color w:val="212529"/>
            <w:sz w:val="23"/>
            <w:szCs w:val="23"/>
          </w:rPr>
          <w:t>10</w:t>
        </w:r>
      </w:ins>
      <w:del w:id="8" w:author="Forfatter">
        <w:r w:rsidRPr="00615F45" w:rsidDel="00615F45">
          <w:rPr>
            <w:rFonts w:ascii="Questa-Regular" w:hAnsi="Questa-Regular"/>
            <w:color w:val="212529"/>
            <w:sz w:val="23"/>
            <w:szCs w:val="23"/>
          </w:rPr>
          <w:delText>26</w:delText>
        </w:r>
      </w:del>
      <w:r w:rsidRPr="00615F45">
        <w:rPr>
          <w:rFonts w:ascii="Questa-Regular" w:hAnsi="Questa-Regular"/>
          <w:color w:val="212529"/>
          <w:sz w:val="23"/>
          <w:szCs w:val="23"/>
        </w:rPr>
        <w:t xml:space="preserve">. </w:t>
      </w:r>
      <w:ins w:id="9" w:author="Forfatter">
        <w:r>
          <w:rPr>
            <w:rFonts w:ascii="Questa-Regular" w:hAnsi="Questa-Regular"/>
            <w:color w:val="212529"/>
            <w:sz w:val="23"/>
            <w:szCs w:val="23"/>
          </w:rPr>
          <w:t>august</w:t>
        </w:r>
      </w:ins>
      <w:del w:id="10" w:author="Forfatter">
        <w:r w:rsidRPr="00615F45" w:rsidDel="00615F45">
          <w:rPr>
            <w:rFonts w:ascii="Questa-Regular" w:hAnsi="Questa-Regular"/>
            <w:color w:val="212529"/>
            <w:sz w:val="23"/>
            <w:szCs w:val="23"/>
          </w:rPr>
          <w:delText>januar</w:delText>
        </w:r>
      </w:del>
      <w:r w:rsidRPr="00615F45">
        <w:rPr>
          <w:rFonts w:ascii="Questa-Regular" w:hAnsi="Questa-Regular"/>
          <w:color w:val="212529"/>
          <w:sz w:val="23"/>
          <w:szCs w:val="23"/>
        </w:rPr>
        <w:t xml:space="preserve"> 20</w:t>
      </w:r>
      <w:ins w:id="11" w:author="Forfatter">
        <w:r>
          <w:rPr>
            <w:rFonts w:ascii="Questa-Regular" w:hAnsi="Questa-Regular"/>
            <w:color w:val="212529"/>
            <w:sz w:val="23"/>
            <w:szCs w:val="23"/>
          </w:rPr>
          <w:t>23</w:t>
        </w:r>
      </w:ins>
      <w:del w:id="12" w:author="Forfatter">
        <w:r w:rsidRPr="00615F45" w:rsidDel="00615F45">
          <w:rPr>
            <w:rFonts w:ascii="Questa-Regular" w:hAnsi="Questa-Regular"/>
            <w:color w:val="212529"/>
            <w:sz w:val="23"/>
            <w:szCs w:val="23"/>
          </w:rPr>
          <w:delText>17</w:delText>
        </w:r>
      </w:del>
      <w:r w:rsidRPr="00615F45">
        <w:rPr>
          <w:rFonts w:ascii="Questa-Regular" w:hAnsi="Questa-Regular"/>
          <w:color w:val="212529"/>
          <w:sz w:val="23"/>
          <w:szCs w:val="23"/>
        </w:rPr>
        <w:t>,</w:t>
      </w:r>
      <w:del w:id="13" w:author="Forfatter">
        <w:r w:rsidRPr="00615F45" w:rsidDel="00615F45">
          <w:rPr>
            <w:rFonts w:ascii="Questa-Regular" w:hAnsi="Questa-Regular"/>
            <w:color w:val="212529"/>
            <w:sz w:val="23"/>
            <w:szCs w:val="23"/>
          </w:rPr>
          <w:delText xml:space="preserve"> som ændret ved lov nr. 706 af 8. juni 2017,</w:delText>
        </w:r>
      </w:del>
      <w:r w:rsidRPr="00615F45">
        <w:rPr>
          <w:rFonts w:ascii="Questa-Regular" w:hAnsi="Questa-Regular"/>
          <w:color w:val="212529"/>
          <w:sz w:val="23"/>
          <w:szCs w:val="23"/>
        </w:rPr>
        <w:t xml:space="preserve"> fastsættes:</w:t>
      </w:r>
    </w:p>
    <w:p w14:paraId="6BF7C955" w14:textId="77777777" w:rsidR="00615F45" w:rsidRPr="00615F45" w:rsidRDefault="00615F45" w:rsidP="001845BE">
      <w:pPr>
        <w:pStyle w:val="stk2"/>
        <w:spacing w:before="0" w:beforeAutospacing="0" w:after="0" w:afterAutospacing="0"/>
        <w:ind w:firstLine="240"/>
        <w:rPr>
          <w:rFonts w:ascii="Questa-Regular" w:hAnsi="Questa-Regular"/>
          <w:color w:val="212529"/>
          <w:sz w:val="23"/>
          <w:szCs w:val="23"/>
        </w:rPr>
      </w:pPr>
    </w:p>
    <w:p w14:paraId="05366D54" w14:textId="14968C53" w:rsidR="00615F45" w:rsidRDefault="00615F45" w:rsidP="00D32246">
      <w:pPr>
        <w:pStyle w:val="stk2"/>
        <w:spacing w:before="0" w:beforeAutospacing="0" w:after="0" w:afterAutospacing="0"/>
        <w:ind w:firstLine="240"/>
        <w:jc w:val="both"/>
        <w:rPr>
          <w:rFonts w:ascii="Questa-Regular" w:hAnsi="Questa-Regular"/>
          <w:color w:val="212529"/>
          <w:sz w:val="23"/>
          <w:szCs w:val="23"/>
        </w:rPr>
      </w:pPr>
      <w:r w:rsidRPr="00615F45">
        <w:rPr>
          <w:rFonts w:ascii="Questa-Regular" w:hAnsi="Questa-Regular"/>
          <w:b/>
          <w:bCs/>
          <w:color w:val="212529"/>
          <w:sz w:val="23"/>
          <w:szCs w:val="23"/>
        </w:rPr>
        <w:t>§ 1.</w:t>
      </w:r>
      <w:r w:rsidRPr="00615F45">
        <w:rPr>
          <w:rFonts w:ascii="Questa-Regular" w:hAnsi="Questa-Regular"/>
          <w:color w:val="212529"/>
          <w:sz w:val="23"/>
          <w:szCs w:val="23"/>
        </w:rPr>
        <w:t xml:space="preserve"> Arbejdsgivernes Uddannelsesbidrag udbetaler på statens vegne tilskud til institutioner for erhvervsrettet uddannelse og andre skoler og institutioner til </w:t>
      </w:r>
      <w:ins w:id="14" w:author="Forfatter">
        <w:r w:rsidR="00D32246">
          <w:rPr>
            <w:rFonts w:ascii="Questa-Regular" w:hAnsi="Questa-Regular"/>
            <w:color w:val="212529"/>
            <w:sz w:val="23"/>
            <w:szCs w:val="23"/>
          </w:rPr>
          <w:t>lære</w:t>
        </w:r>
      </w:ins>
      <w:del w:id="15" w:author="Forfatter">
        <w:r w:rsidRPr="00615F45" w:rsidDel="00D32246">
          <w:rPr>
            <w:rFonts w:ascii="Questa-Regular" w:hAnsi="Questa-Regular"/>
            <w:color w:val="212529"/>
            <w:sz w:val="23"/>
            <w:szCs w:val="23"/>
          </w:rPr>
          <w:delText>praktik</w:delText>
        </w:r>
      </w:del>
      <w:r w:rsidRPr="00615F45">
        <w:rPr>
          <w:rFonts w:ascii="Questa-Regular" w:hAnsi="Questa-Regular"/>
          <w:color w:val="212529"/>
          <w:sz w:val="23"/>
          <w:szCs w:val="23"/>
        </w:rPr>
        <w:t xml:space="preserve">pladsopsøgning og vejledning af elever </w:t>
      </w:r>
      <w:ins w:id="16" w:author="Forfatter">
        <w:r w:rsidR="00AF2209">
          <w:rPr>
            <w:rFonts w:ascii="Questa-Regular" w:hAnsi="Questa-Regular"/>
            <w:color w:val="212529"/>
            <w:sz w:val="23"/>
            <w:szCs w:val="23"/>
          </w:rPr>
          <w:t xml:space="preserve">og lærlinge </w:t>
        </w:r>
      </w:ins>
      <w:r w:rsidRPr="00615F45">
        <w:rPr>
          <w:rFonts w:ascii="Questa-Regular" w:hAnsi="Questa-Regular"/>
          <w:color w:val="212529"/>
          <w:sz w:val="23"/>
          <w:szCs w:val="23"/>
        </w:rPr>
        <w:t xml:space="preserve">om </w:t>
      </w:r>
      <w:del w:id="17" w:author="Forfatter">
        <w:r w:rsidRPr="00615F45" w:rsidDel="00AF2209">
          <w:rPr>
            <w:rFonts w:ascii="Questa-Regular" w:hAnsi="Questa-Regular"/>
            <w:color w:val="212529"/>
            <w:sz w:val="23"/>
            <w:szCs w:val="23"/>
          </w:rPr>
          <w:delText>praktik</w:delText>
        </w:r>
      </w:del>
      <w:ins w:id="18" w:author="Forfatter">
        <w:r w:rsidR="00AF2209">
          <w:rPr>
            <w:rFonts w:ascii="Questa-Regular" w:hAnsi="Questa-Regular"/>
            <w:color w:val="212529"/>
            <w:sz w:val="23"/>
            <w:szCs w:val="23"/>
          </w:rPr>
          <w:t>oplæring</w:t>
        </w:r>
      </w:ins>
      <w:r w:rsidRPr="00615F45">
        <w:rPr>
          <w:rFonts w:ascii="Questa-Regular" w:hAnsi="Questa-Regular"/>
          <w:color w:val="212529"/>
          <w:sz w:val="23"/>
          <w:szCs w:val="23"/>
        </w:rPr>
        <w:t>- og beskæftigelsesmuligheder.</w:t>
      </w:r>
    </w:p>
    <w:p w14:paraId="6D13E34B" w14:textId="77777777" w:rsidR="00615F45" w:rsidRPr="00615F45" w:rsidRDefault="00615F45" w:rsidP="001845BE">
      <w:pPr>
        <w:pStyle w:val="stk2"/>
        <w:spacing w:before="0" w:beforeAutospacing="0" w:after="0" w:afterAutospacing="0"/>
        <w:ind w:firstLine="240"/>
        <w:jc w:val="both"/>
        <w:rPr>
          <w:rFonts w:ascii="Questa-Regular" w:hAnsi="Questa-Regular"/>
          <w:color w:val="212529"/>
          <w:sz w:val="23"/>
          <w:szCs w:val="23"/>
        </w:rPr>
      </w:pPr>
    </w:p>
    <w:p w14:paraId="140CEADD" w14:textId="3CC7D6D5" w:rsidR="00615F45" w:rsidRDefault="00615F45" w:rsidP="001845BE">
      <w:pPr>
        <w:pStyle w:val="stk2"/>
        <w:spacing w:before="0" w:beforeAutospacing="0" w:after="0" w:afterAutospacing="0"/>
        <w:ind w:firstLine="240"/>
        <w:rPr>
          <w:rFonts w:ascii="Questa-Regular" w:hAnsi="Questa-Regular"/>
          <w:color w:val="212529"/>
          <w:sz w:val="23"/>
          <w:szCs w:val="23"/>
        </w:rPr>
      </w:pPr>
      <w:r w:rsidRPr="00615F45">
        <w:rPr>
          <w:rFonts w:ascii="Questa-Regular" w:hAnsi="Questa-Regular"/>
          <w:b/>
          <w:bCs/>
          <w:color w:val="212529"/>
          <w:sz w:val="23"/>
          <w:szCs w:val="23"/>
        </w:rPr>
        <w:t>§ 2.</w:t>
      </w:r>
      <w:r w:rsidRPr="00615F45">
        <w:rPr>
          <w:rFonts w:ascii="Questa-Regular" w:hAnsi="Questa-Regular"/>
          <w:color w:val="212529"/>
          <w:sz w:val="23"/>
          <w:szCs w:val="23"/>
        </w:rPr>
        <w:t> Arbejdsgivernes Uddannelsesbidrag udbetaler på statens vegne tilskud til institutioner for erhvervsrettet uddannelse og andre skoler og institutioner for formidling af uddannelsesaftaler med arbejdsgivere, der ikke har haft en uddannelsesaftale med en elev</w:t>
      </w:r>
      <w:ins w:id="19" w:author="Forfatter">
        <w:r w:rsidR="00AF2209">
          <w:rPr>
            <w:rFonts w:ascii="Questa-Regular" w:hAnsi="Questa-Regular"/>
            <w:color w:val="212529"/>
            <w:sz w:val="23"/>
            <w:szCs w:val="23"/>
          </w:rPr>
          <w:t xml:space="preserve"> eller lærling</w:t>
        </w:r>
      </w:ins>
      <w:r w:rsidRPr="00615F45">
        <w:rPr>
          <w:rFonts w:ascii="Questa-Regular" w:hAnsi="Questa-Regular"/>
          <w:color w:val="212529"/>
          <w:sz w:val="23"/>
          <w:szCs w:val="23"/>
        </w:rPr>
        <w:t xml:space="preserve"> i de seneste 5 år.</w:t>
      </w:r>
    </w:p>
    <w:p w14:paraId="38715638" w14:textId="77777777" w:rsidR="00615F45" w:rsidRPr="00615F45" w:rsidRDefault="00615F45" w:rsidP="001845BE">
      <w:pPr>
        <w:pStyle w:val="stk2"/>
        <w:spacing w:before="0" w:beforeAutospacing="0" w:after="0" w:afterAutospacing="0"/>
        <w:ind w:firstLine="240"/>
        <w:rPr>
          <w:rFonts w:ascii="Questa-Regular" w:hAnsi="Questa-Regular"/>
          <w:color w:val="212529"/>
          <w:sz w:val="23"/>
          <w:szCs w:val="23"/>
        </w:rPr>
      </w:pPr>
    </w:p>
    <w:p w14:paraId="4E9ACE5E" w14:textId="6CC44301" w:rsidR="00615F45" w:rsidRPr="00615F45" w:rsidRDefault="00615F45" w:rsidP="001845BE">
      <w:pPr>
        <w:pStyle w:val="stk2"/>
        <w:spacing w:before="0" w:beforeAutospacing="0" w:after="0" w:afterAutospacing="0"/>
        <w:ind w:firstLine="240"/>
        <w:rPr>
          <w:rFonts w:ascii="Questa-Regular" w:hAnsi="Questa-Regular"/>
          <w:color w:val="212529"/>
          <w:sz w:val="23"/>
          <w:szCs w:val="23"/>
        </w:rPr>
      </w:pPr>
      <w:r w:rsidRPr="00615F45">
        <w:rPr>
          <w:rFonts w:ascii="Questa-Regular" w:hAnsi="Questa-Regular"/>
          <w:b/>
          <w:bCs/>
          <w:color w:val="212529"/>
          <w:sz w:val="23"/>
          <w:szCs w:val="23"/>
        </w:rPr>
        <w:t>§ 3.</w:t>
      </w:r>
      <w:r w:rsidRPr="00615F45">
        <w:rPr>
          <w:rFonts w:ascii="Questa-Regular" w:hAnsi="Questa-Regular"/>
          <w:color w:val="212529"/>
          <w:sz w:val="23"/>
          <w:szCs w:val="23"/>
        </w:rPr>
        <w:t> Tilskud jf. §§ 1 og 2 ydes for institutionens elever</w:t>
      </w:r>
      <w:ins w:id="20" w:author="Forfatter">
        <w:r w:rsidR="00AF2209">
          <w:rPr>
            <w:rFonts w:ascii="Questa-Regular" w:hAnsi="Questa-Regular"/>
            <w:color w:val="212529"/>
            <w:sz w:val="23"/>
            <w:szCs w:val="23"/>
          </w:rPr>
          <w:t xml:space="preserve"> og lærlinge</w:t>
        </w:r>
      </w:ins>
      <w:r w:rsidRPr="00615F45">
        <w:rPr>
          <w:rFonts w:ascii="Questa-Regular" w:hAnsi="Questa-Regular"/>
          <w:color w:val="212529"/>
          <w:sz w:val="23"/>
          <w:szCs w:val="23"/>
        </w:rPr>
        <w:t xml:space="preserve">, der indgår og påbegynder uddannelsesaftaler inden for lov om erhvervsuddannelser, eller som på skolens foranledning gennemfører </w:t>
      </w:r>
      <w:del w:id="21" w:author="Forfatter">
        <w:r w:rsidRPr="00615F45" w:rsidDel="00AF2209">
          <w:rPr>
            <w:rFonts w:ascii="Questa-Regular" w:hAnsi="Questa-Regular"/>
            <w:color w:val="212529"/>
            <w:sz w:val="23"/>
            <w:szCs w:val="23"/>
          </w:rPr>
          <w:delText xml:space="preserve">praktikophold </w:delText>
        </w:r>
      </w:del>
      <w:ins w:id="22" w:author="Forfatter">
        <w:r w:rsidR="00AF2209">
          <w:rPr>
            <w:rFonts w:ascii="Questa-Regular" w:hAnsi="Questa-Regular"/>
            <w:color w:val="212529"/>
            <w:sz w:val="23"/>
            <w:szCs w:val="23"/>
          </w:rPr>
          <w:t>beskæftigelse</w:t>
        </w:r>
        <w:r w:rsidR="00AF2209" w:rsidRPr="00615F45">
          <w:rPr>
            <w:rFonts w:ascii="Questa-Regular" w:hAnsi="Questa-Regular"/>
            <w:color w:val="212529"/>
            <w:sz w:val="23"/>
            <w:szCs w:val="23"/>
          </w:rPr>
          <w:t xml:space="preserve"> </w:t>
        </w:r>
      </w:ins>
      <w:r w:rsidRPr="00615F45">
        <w:rPr>
          <w:rFonts w:ascii="Questa-Regular" w:hAnsi="Questa-Regular"/>
          <w:color w:val="212529"/>
          <w:sz w:val="23"/>
          <w:szCs w:val="23"/>
        </w:rPr>
        <w:t>i udlandet jf. § 5 c, stk. 2 i lov om erhvervsuddannelser.</w:t>
      </w:r>
    </w:p>
    <w:p w14:paraId="23EBBAD3" w14:textId="77777777" w:rsidR="00615F45" w:rsidRPr="00615F45" w:rsidRDefault="00615F45" w:rsidP="001845BE">
      <w:pPr>
        <w:pStyle w:val="stk2"/>
        <w:spacing w:before="0" w:beforeAutospacing="0" w:after="0" w:afterAutospacing="0"/>
        <w:ind w:firstLine="240"/>
        <w:rPr>
          <w:rFonts w:ascii="Questa-Regular" w:hAnsi="Questa-Regular"/>
          <w:color w:val="212529"/>
          <w:sz w:val="23"/>
          <w:szCs w:val="23"/>
        </w:rPr>
      </w:pPr>
      <w:r w:rsidRPr="00615F45">
        <w:rPr>
          <w:rFonts w:ascii="Questa-Regular" w:hAnsi="Questa-Regular"/>
          <w:i/>
          <w:iCs/>
          <w:color w:val="212529"/>
          <w:sz w:val="23"/>
          <w:szCs w:val="23"/>
        </w:rPr>
        <w:t>Stk. 2.</w:t>
      </w:r>
      <w:r w:rsidRPr="00615F45">
        <w:rPr>
          <w:rFonts w:ascii="Questa-Regular" w:hAnsi="Questa-Regular"/>
          <w:color w:val="212529"/>
          <w:sz w:val="23"/>
          <w:szCs w:val="23"/>
        </w:rPr>
        <w:t> Tilskuddets størrelse fastsættes på de årlige finanslove.</w:t>
      </w:r>
    </w:p>
    <w:p w14:paraId="256AFFDA" w14:textId="04CCCF45" w:rsidR="00615F45" w:rsidRPr="00615F45" w:rsidRDefault="00615F45" w:rsidP="001845BE">
      <w:pPr>
        <w:pStyle w:val="stk2"/>
        <w:spacing w:before="0" w:beforeAutospacing="0" w:after="0" w:afterAutospacing="0"/>
        <w:ind w:firstLine="240"/>
        <w:rPr>
          <w:rFonts w:ascii="Questa-Regular" w:hAnsi="Questa-Regular"/>
          <w:color w:val="212529"/>
          <w:sz w:val="23"/>
          <w:szCs w:val="23"/>
        </w:rPr>
      </w:pPr>
      <w:r w:rsidRPr="00615F45">
        <w:rPr>
          <w:rFonts w:ascii="Questa-Regular" w:hAnsi="Questa-Regular"/>
          <w:i/>
          <w:iCs/>
          <w:color w:val="212529"/>
          <w:sz w:val="23"/>
          <w:szCs w:val="23"/>
        </w:rPr>
        <w:t>Stk. 3. </w:t>
      </w:r>
      <w:r w:rsidRPr="00615F45">
        <w:rPr>
          <w:rFonts w:ascii="Questa-Regular" w:hAnsi="Questa-Regular"/>
          <w:color w:val="212529"/>
          <w:sz w:val="23"/>
          <w:szCs w:val="23"/>
        </w:rPr>
        <w:t xml:space="preserve">Der ydes dog ikke tilskud for delaftaler i henhold til § 66 f i lov om erhvervsuddannelser. Retten til tilskud bortfalder, hvis uddannelsesaftalen eller </w:t>
      </w:r>
      <w:del w:id="23" w:author="Forfatter">
        <w:r w:rsidRPr="00615F45" w:rsidDel="00AF2209">
          <w:rPr>
            <w:rFonts w:ascii="Questa-Regular" w:hAnsi="Questa-Regular"/>
            <w:color w:val="212529"/>
            <w:sz w:val="23"/>
            <w:szCs w:val="23"/>
          </w:rPr>
          <w:delText xml:space="preserve">praktikopholdet </w:delText>
        </w:r>
      </w:del>
      <w:ins w:id="24" w:author="Forfatter">
        <w:r w:rsidR="00AF2209">
          <w:rPr>
            <w:rFonts w:ascii="Questa-Regular" w:hAnsi="Questa-Regular"/>
            <w:color w:val="212529"/>
            <w:sz w:val="23"/>
            <w:szCs w:val="23"/>
          </w:rPr>
          <w:t>beskæftigelsen</w:t>
        </w:r>
        <w:r w:rsidR="00AF2209" w:rsidRPr="00615F45">
          <w:rPr>
            <w:rFonts w:ascii="Questa-Regular" w:hAnsi="Questa-Regular"/>
            <w:color w:val="212529"/>
            <w:sz w:val="23"/>
            <w:szCs w:val="23"/>
          </w:rPr>
          <w:t xml:space="preserve"> </w:t>
        </w:r>
      </w:ins>
      <w:r w:rsidRPr="00615F45">
        <w:rPr>
          <w:rFonts w:ascii="Questa-Regular" w:hAnsi="Questa-Regular"/>
          <w:color w:val="212529"/>
          <w:sz w:val="23"/>
          <w:szCs w:val="23"/>
        </w:rPr>
        <w:t>i udlandet ikke får en varighed på mindst 3 måneder.</w:t>
      </w:r>
    </w:p>
    <w:p w14:paraId="3F1B3886" w14:textId="77777777" w:rsidR="00615F45" w:rsidRDefault="00615F45" w:rsidP="001845BE">
      <w:pPr>
        <w:pStyle w:val="stk2"/>
        <w:spacing w:before="0" w:beforeAutospacing="0" w:after="0" w:afterAutospacing="0"/>
        <w:ind w:firstLine="240"/>
        <w:rPr>
          <w:rFonts w:ascii="Questa-Regular" w:hAnsi="Questa-Regular"/>
          <w:color w:val="212529"/>
          <w:sz w:val="23"/>
          <w:szCs w:val="23"/>
        </w:rPr>
      </w:pPr>
    </w:p>
    <w:p w14:paraId="14E627D0" w14:textId="2FB29177" w:rsidR="00615F45" w:rsidRPr="00615F45" w:rsidRDefault="00615F45" w:rsidP="001845BE">
      <w:pPr>
        <w:pStyle w:val="stk2"/>
        <w:spacing w:before="0" w:beforeAutospacing="0" w:after="0" w:afterAutospacing="0"/>
        <w:ind w:firstLine="240"/>
        <w:rPr>
          <w:rFonts w:ascii="Questa-Regular" w:hAnsi="Questa-Regular"/>
          <w:color w:val="212529"/>
          <w:sz w:val="23"/>
          <w:szCs w:val="23"/>
        </w:rPr>
      </w:pPr>
      <w:r w:rsidRPr="00615F45">
        <w:rPr>
          <w:rFonts w:ascii="Questa-Regular" w:hAnsi="Questa-Regular"/>
          <w:b/>
          <w:bCs/>
          <w:color w:val="212529"/>
          <w:sz w:val="23"/>
          <w:szCs w:val="23"/>
        </w:rPr>
        <w:t>§ 4.</w:t>
      </w:r>
      <w:r w:rsidRPr="00615F45">
        <w:rPr>
          <w:rFonts w:ascii="Questa-Regular" w:hAnsi="Questa-Regular"/>
          <w:color w:val="212529"/>
          <w:sz w:val="23"/>
          <w:szCs w:val="23"/>
        </w:rPr>
        <w:t xml:space="preserve"> Tilskud, jf. §§ 1 og 2, kan tidligst udbetales, når uddannelsesforholdet eller </w:t>
      </w:r>
      <w:del w:id="25" w:author="Forfatter">
        <w:r w:rsidRPr="00615F45" w:rsidDel="00AF2209">
          <w:rPr>
            <w:rFonts w:ascii="Questa-Regular" w:hAnsi="Questa-Regular"/>
            <w:color w:val="212529"/>
            <w:sz w:val="23"/>
            <w:szCs w:val="23"/>
          </w:rPr>
          <w:delText xml:space="preserve">praktikopholdet </w:delText>
        </w:r>
      </w:del>
      <w:ins w:id="26" w:author="Forfatter">
        <w:r w:rsidR="00AF2209">
          <w:rPr>
            <w:rFonts w:ascii="Questa-Regular" w:hAnsi="Questa-Regular"/>
            <w:color w:val="212529"/>
            <w:sz w:val="23"/>
            <w:szCs w:val="23"/>
          </w:rPr>
          <w:t>beskæftigelsen</w:t>
        </w:r>
        <w:r w:rsidR="00AF2209" w:rsidRPr="00615F45">
          <w:rPr>
            <w:rFonts w:ascii="Questa-Regular" w:hAnsi="Questa-Regular"/>
            <w:color w:val="212529"/>
            <w:sz w:val="23"/>
            <w:szCs w:val="23"/>
          </w:rPr>
          <w:t xml:space="preserve"> </w:t>
        </w:r>
      </w:ins>
      <w:r w:rsidRPr="00615F45">
        <w:rPr>
          <w:rFonts w:ascii="Questa-Regular" w:hAnsi="Questa-Regular"/>
          <w:color w:val="212529"/>
          <w:sz w:val="23"/>
          <w:szCs w:val="23"/>
        </w:rPr>
        <w:t xml:space="preserve">i udlandet har varet i 3 måneder regnet fra begyndelsen af uddannelsesforholdet i </w:t>
      </w:r>
      <w:del w:id="27" w:author="Forfatter">
        <w:r w:rsidRPr="00615F45" w:rsidDel="00AF2209">
          <w:rPr>
            <w:rFonts w:ascii="Questa-Regular" w:hAnsi="Questa-Regular"/>
            <w:color w:val="212529"/>
            <w:sz w:val="23"/>
            <w:szCs w:val="23"/>
          </w:rPr>
          <w:delText xml:space="preserve">praktikvirksomheden </w:delText>
        </w:r>
      </w:del>
      <w:ins w:id="28" w:author="Forfatter">
        <w:r w:rsidR="00AF2209">
          <w:rPr>
            <w:rFonts w:ascii="Questa-Regular" w:hAnsi="Questa-Regular"/>
            <w:color w:val="212529"/>
            <w:sz w:val="23"/>
            <w:szCs w:val="23"/>
          </w:rPr>
          <w:t>oplærings</w:t>
        </w:r>
        <w:r w:rsidR="00AF2209" w:rsidRPr="00615F45">
          <w:rPr>
            <w:rFonts w:ascii="Questa-Regular" w:hAnsi="Questa-Regular"/>
            <w:color w:val="212529"/>
            <w:sz w:val="23"/>
            <w:szCs w:val="23"/>
          </w:rPr>
          <w:t xml:space="preserve">virksomheden </w:t>
        </w:r>
      </w:ins>
      <w:r w:rsidRPr="00615F45">
        <w:rPr>
          <w:rFonts w:ascii="Questa-Regular" w:hAnsi="Questa-Regular"/>
          <w:color w:val="212529"/>
          <w:sz w:val="23"/>
          <w:szCs w:val="23"/>
        </w:rPr>
        <w:t xml:space="preserve">eller </w:t>
      </w:r>
      <w:ins w:id="29" w:author="Forfatter">
        <w:r w:rsidR="00AF2209">
          <w:rPr>
            <w:rFonts w:ascii="Questa-Regular" w:hAnsi="Questa-Regular"/>
            <w:color w:val="212529"/>
            <w:sz w:val="23"/>
            <w:szCs w:val="23"/>
          </w:rPr>
          <w:t>beskæftigelsen</w:t>
        </w:r>
      </w:ins>
      <w:del w:id="30" w:author="Forfatter">
        <w:r w:rsidRPr="00615F45" w:rsidDel="00AF2209">
          <w:rPr>
            <w:rFonts w:ascii="Questa-Regular" w:hAnsi="Questa-Regular"/>
            <w:color w:val="212529"/>
            <w:sz w:val="23"/>
            <w:szCs w:val="23"/>
          </w:rPr>
          <w:delText>praktikopholdet</w:delText>
        </w:r>
      </w:del>
      <w:r w:rsidRPr="00615F45">
        <w:rPr>
          <w:rFonts w:ascii="Questa-Regular" w:hAnsi="Questa-Regular"/>
          <w:color w:val="212529"/>
          <w:sz w:val="23"/>
          <w:szCs w:val="23"/>
        </w:rPr>
        <w:t xml:space="preserve"> i udlandet.</w:t>
      </w:r>
    </w:p>
    <w:p w14:paraId="46AC27C8" w14:textId="77777777" w:rsidR="00615F45" w:rsidRDefault="00615F45" w:rsidP="001845BE">
      <w:pPr>
        <w:pStyle w:val="stk2"/>
        <w:spacing w:before="0" w:beforeAutospacing="0" w:after="0" w:afterAutospacing="0"/>
        <w:ind w:firstLine="240"/>
        <w:rPr>
          <w:rFonts w:ascii="Questa-Regular" w:hAnsi="Questa-Regular"/>
          <w:color w:val="212529"/>
          <w:sz w:val="23"/>
          <w:szCs w:val="23"/>
        </w:rPr>
      </w:pPr>
    </w:p>
    <w:p w14:paraId="5C921354" w14:textId="409A7DFB" w:rsidR="00615F45" w:rsidRPr="00615F45" w:rsidDel="00AF2209" w:rsidRDefault="00615F45" w:rsidP="001845BE">
      <w:pPr>
        <w:pStyle w:val="stk2"/>
        <w:spacing w:before="0" w:beforeAutospacing="0" w:after="0" w:afterAutospacing="0"/>
        <w:ind w:firstLine="240"/>
        <w:rPr>
          <w:del w:id="31" w:author="Forfatter"/>
          <w:rFonts w:ascii="Questa-Regular" w:hAnsi="Questa-Regular"/>
          <w:color w:val="212529"/>
          <w:sz w:val="23"/>
          <w:szCs w:val="23"/>
        </w:rPr>
      </w:pPr>
      <w:del w:id="32" w:author="Forfatter">
        <w:r w:rsidRPr="00615F45" w:rsidDel="00AF2209">
          <w:rPr>
            <w:rFonts w:ascii="Questa-Regular" w:hAnsi="Questa-Regular"/>
            <w:b/>
            <w:bCs/>
            <w:color w:val="212529"/>
            <w:sz w:val="23"/>
            <w:szCs w:val="23"/>
          </w:rPr>
          <w:delText>§ 5.</w:delText>
        </w:r>
        <w:r w:rsidRPr="00615F45" w:rsidDel="00AF2209">
          <w:rPr>
            <w:rFonts w:ascii="Questa-Regular" w:hAnsi="Questa-Regular"/>
            <w:color w:val="212529"/>
            <w:sz w:val="23"/>
            <w:szCs w:val="23"/>
          </w:rPr>
          <w:delText> Det er med hensyn til udenlandske elever en betingelse for at opnå tilskud, at eleven opfylder de betingelser, der er nævnt i § 19, stk. 2 og 3, i lov om erhvervsuddannelser og § 15, stk. 5 og 6, i lov om institutioner for erhvervsrettet uddannelse.</w:delText>
        </w:r>
      </w:del>
    </w:p>
    <w:p w14:paraId="02D88DEF" w14:textId="77777777" w:rsidR="00615F45" w:rsidRDefault="00615F45" w:rsidP="001845BE">
      <w:pPr>
        <w:pStyle w:val="stk2"/>
        <w:spacing w:before="0" w:beforeAutospacing="0" w:after="0" w:afterAutospacing="0"/>
        <w:ind w:firstLine="240"/>
        <w:rPr>
          <w:rFonts w:ascii="Questa-Regular" w:hAnsi="Questa-Regular"/>
          <w:color w:val="212529"/>
          <w:sz w:val="23"/>
          <w:szCs w:val="23"/>
        </w:rPr>
      </w:pPr>
    </w:p>
    <w:p w14:paraId="6AFC6344" w14:textId="651D06ED" w:rsidR="00615F45" w:rsidRPr="00615F45" w:rsidRDefault="00615F45" w:rsidP="001845BE">
      <w:pPr>
        <w:pStyle w:val="stk2"/>
        <w:spacing w:before="0" w:beforeAutospacing="0" w:after="0" w:afterAutospacing="0"/>
        <w:ind w:firstLine="240"/>
        <w:rPr>
          <w:rFonts w:ascii="Questa-Regular" w:hAnsi="Questa-Regular"/>
          <w:color w:val="212529"/>
          <w:sz w:val="23"/>
          <w:szCs w:val="23"/>
        </w:rPr>
      </w:pPr>
      <w:r w:rsidRPr="00615F45">
        <w:rPr>
          <w:rFonts w:ascii="Questa-Regular" w:hAnsi="Questa-Regular"/>
          <w:b/>
          <w:bCs/>
          <w:color w:val="212529"/>
          <w:sz w:val="23"/>
          <w:szCs w:val="23"/>
        </w:rPr>
        <w:t xml:space="preserve">§ </w:t>
      </w:r>
      <w:del w:id="33" w:author="Forfatter">
        <w:r w:rsidRPr="00615F45" w:rsidDel="00AF2209">
          <w:rPr>
            <w:rFonts w:ascii="Questa-Regular" w:hAnsi="Questa-Regular"/>
            <w:b/>
            <w:bCs/>
            <w:color w:val="212529"/>
            <w:sz w:val="23"/>
            <w:szCs w:val="23"/>
          </w:rPr>
          <w:delText>6</w:delText>
        </w:r>
      </w:del>
      <w:ins w:id="34" w:author="Forfatter">
        <w:r w:rsidR="00AF2209">
          <w:rPr>
            <w:rFonts w:ascii="Questa-Regular" w:hAnsi="Questa-Regular"/>
            <w:b/>
            <w:bCs/>
            <w:color w:val="212529"/>
            <w:sz w:val="23"/>
            <w:szCs w:val="23"/>
          </w:rPr>
          <w:t>5</w:t>
        </w:r>
      </w:ins>
      <w:r w:rsidRPr="00615F45">
        <w:rPr>
          <w:rFonts w:ascii="Questa-Regular" w:hAnsi="Questa-Regular"/>
          <w:b/>
          <w:bCs/>
          <w:color w:val="212529"/>
          <w:sz w:val="23"/>
          <w:szCs w:val="23"/>
        </w:rPr>
        <w:t>.</w:t>
      </w:r>
      <w:r w:rsidRPr="00615F45">
        <w:rPr>
          <w:rFonts w:ascii="Questa-Regular" w:hAnsi="Questa-Regular"/>
          <w:color w:val="212529"/>
          <w:sz w:val="23"/>
          <w:szCs w:val="23"/>
        </w:rPr>
        <w:t> Styrelsen for It og Læring opgør en gang om måneden størrelsen af tilskud, jf. §§ 1 og 2, for alle tilskudsberettigede institutioner og indberetter tilskudsbeløb pr. institution til Arbejdsgivernes Uddannelsesbidrag.</w:t>
      </w:r>
    </w:p>
    <w:p w14:paraId="7FBD75A4" w14:textId="77777777" w:rsidR="00615F45" w:rsidRDefault="00615F45" w:rsidP="001845BE">
      <w:pPr>
        <w:pStyle w:val="stk2"/>
        <w:spacing w:before="0" w:beforeAutospacing="0" w:after="0" w:afterAutospacing="0"/>
        <w:ind w:firstLine="240"/>
        <w:rPr>
          <w:rFonts w:ascii="Questa-Regular" w:hAnsi="Questa-Regular"/>
          <w:color w:val="212529"/>
          <w:sz w:val="23"/>
          <w:szCs w:val="23"/>
        </w:rPr>
      </w:pPr>
    </w:p>
    <w:p w14:paraId="6F791B2A" w14:textId="6F67E3FF" w:rsidR="00615F45" w:rsidRPr="00615F45" w:rsidRDefault="00615F45" w:rsidP="001845BE">
      <w:pPr>
        <w:pStyle w:val="stk2"/>
        <w:spacing w:before="0" w:beforeAutospacing="0" w:after="0" w:afterAutospacing="0"/>
        <w:ind w:firstLine="240"/>
        <w:rPr>
          <w:rFonts w:ascii="Questa-Regular" w:hAnsi="Questa-Regular"/>
          <w:color w:val="212529"/>
          <w:sz w:val="23"/>
          <w:szCs w:val="23"/>
        </w:rPr>
      </w:pPr>
      <w:r w:rsidRPr="00615F45">
        <w:rPr>
          <w:rFonts w:ascii="Questa-Regular" w:hAnsi="Questa-Regular"/>
          <w:b/>
          <w:bCs/>
          <w:color w:val="212529"/>
          <w:sz w:val="23"/>
          <w:szCs w:val="23"/>
        </w:rPr>
        <w:t xml:space="preserve">§ </w:t>
      </w:r>
      <w:ins w:id="35" w:author="Forfatter">
        <w:r w:rsidR="00AF2209">
          <w:rPr>
            <w:rFonts w:ascii="Questa-Regular" w:hAnsi="Questa-Regular"/>
            <w:b/>
            <w:bCs/>
            <w:color w:val="212529"/>
            <w:sz w:val="23"/>
            <w:szCs w:val="23"/>
          </w:rPr>
          <w:t>6</w:t>
        </w:r>
      </w:ins>
      <w:del w:id="36" w:author="Forfatter">
        <w:r w:rsidRPr="00615F45" w:rsidDel="00AF2209">
          <w:rPr>
            <w:rFonts w:ascii="Questa-Regular" w:hAnsi="Questa-Regular"/>
            <w:b/>
            <w:bCs/>
            <w:color w:val="212529"/>
            <w:sz w:val="23"/>
            <w:szCs w:val="23"/>
          </w:rPr>
          <w:delText>7</w:delText>
        </w:r>
      </w:del>
      <w:r w:rsidRPr="00615F45">
        <w:rPr>
          <w:rFonts w:ascii="Questa-Regular" w:hAnsi="Questa-Regular"/>
          <w:b/>
          <w:bCs/>
          <w:color w:val="212529"/>
          <w:sz w:val="23"/>
          <w:szCs w:val="23"/>
        </w:rPr>
        <w:t>.</w:t>
      </w:r>
      <w:r w:rsidRPr="00615F45">
        <w:rPr>
          <w:rFonts w:ascii="Questa-Regular" w:hAnsi="Questa-Regular"/>
          <w:color w:val="212529"/>
          <w:sz w:val="23"/>
          <w:szCs w:val="23"/>
        </w:rPr>
        <w:t> Tilskuddet udbetales som et engangsbeløb. Arbejdsgivernes Uddannelsesbidrag foretager udbetalinger en gang om måneden.</w:t>
      </w:r>
    </w:p>
    <w:p w14:paraId="027FE5ED" w14:textId="77777777" w:rsidR="00615F45" w:rsidRDefault="00615F45" w:rsidP="001845BE">
      <w:pPr>
        <w:pStyle w:val="stk2"/>
        <w:spacing w:before="0" w:beforeAutospacing="0" w:after="0" w:afterAutospacing="0"/>
        <w:ind w:firstLine="240"/>
        <w:rPr>
          <w:rFonts w:ascii="Questa-Regular" w:hAnsi="Questa-Regular"/>
          <w:color w:val="212529"/>
          <w:sz w:val="23"/>
          <w:szCs w:val="23"/>
        </w:rPr>
      </w:pPr>
    </w:p>
    <w:p w14:paraId="14141704" w14:textId="4FD8E3A4" w:rsidR="00615F45" w:rsidRPr="00615F45" w:rsidRDefault="00615F45" w:rsidP="001845BE">
      <w:pPr>
        <w:pStyle w:val="stk2"/>
        <w:spacing w:before="0" w:beforeAutospacing="0" w:after="0" w:afterAutospacing="0"/>
        <w:ind w:firstLine="240"/>
        <w:rPr>
          <w:rFonts w:ascii="Questa-Regular" w:hAnsi="Questa-Regular"/>
          <w:color w:val="212529"/>
          <w:sz w:val="23"/>
          <w:szCs w:val="23"/>
        </w:rPr>
      </w:pPr>
      <w:r w:rsidRPr="00615F45">
        <w:rPr>
          <w:rFonts w:ascii="Questa-Regular" w:hAnsi="Questa-Regular"/>
          <w:b/>
          <w:bCs/>
          <w:color w:val="212529"/>
          <w:sz w:val="23"/>
          <w:szCs w:val="23"/>
        </w:rPr>
        <w:t xml:space="preserve">§ </w:t>
      </w:r>
      <w:ins w:id="37" w:author="Forfatter">
        <w:r w:rsidR="00AF2209">
          <w:rPr>
            <w:rFonts w:ascii="Questa-Regular" w:hAnsi="Questa-Regular"/>
            <w:b/>
            <w:bCs/>
            <w:color w:val="212529"/>
            <w:sz w:val="23"/>
            <w:szCs w:val="23"/>
          </w:rPr>
          <w:t>7</w:t>
        </w:r>
      </w:ins>
      <w:del w:id="38" w:author="Forfatter">
        <w:r w:rsidRPr="00615F45" w:rsidDel="00AF2209">
          <w:rPr>
            <w:rFonts w:ascii="Questa-Regular" w:hAnsi="Questa-Regular"/>
            <w:b/>
            <w:bCs/>
            <w:color w:val="212529"/>
            <w:sz w:val="23"/>
            <w:szCs w:val="23"/>
          </w:rPr>
          <w:delText>8</w:delText>
        </w:r>
      </w:del>
      <w:r w:rsidRPr="00615F45">
        <w:rPr>
          <w:rFonts w:ascii="Questa-Regular" w:hAnsi="Questa-Regular"/>
          <w:b/>
          <w:bCs/>
          <w:color w:val="212529"/>
          <w:sz w:val="23"/>
          <w:szCs w:val="23"/>
        </w:rPr>
        <w:t>.</w:t>
      </w:r>
      <w:r w:rsidRPr="00615F45">
        <w:rPr>
          <w:rFonts w:ascii="Questa-Regular" w:hAnsi="Questa-Regular"/>
          <w:color w:val="212529"/>
          <w:sz w:val="23"/>
          <w:szCs w:val="23"/>
        </w:rPr>
        <w:t> Bekendtgørelsen træder i kraft den 1. januar 20</w:t>
      </w:r>
      <w:ins w:id="39" w:author="Forfatter">
        <w:r w:rsidR="00AF2209">
          <w:rPr>
            <w:rFonts w:ascii="Questa-Regular" w:hAnsi="Questa-Regular"/>
            <w:color w:val="212529"/>
            <w:sz w:val="23"/>
            <w:szCs w:val="23"/>
          </w:rPr>
          <w:t>24</w:t>
        </w:r>
      </w:ins>
      <w:del w:id="40" w:author="Forfatter">
        <w:r w:rsidRPr="00615F45" w:rsidDel="00AF2209">
          <w:rPr>
            <w:rFonts w:ascii="Questa-Regular" w:hAnsi="Questa-Regular"/>
            <w:color w:val="212529"/>
            <w:sz w:val="23"/>
            <w:szCs w:val="23"/>
          </w:rPr>
          <w:delText>18</w:delText>
        </w:r>
      </w:del>
      <w:r w:rsidRPr="00615F45">
        <w:rPr>
          <w:rFonts w:ascii="Questa-Regular" w:hAnsi="Questa-Regular"/>
          <w:color w:val="212529"/>
          <w:sz w:val="23"/>
          <w:szCs w:val="23"/>
        </w:rPr>
        <w:t xml:space="preserve">. </w:t>
      </w:r>
      <w:del w:id="41" w:author="Forfatter">
        <w:r w:rsidRPr="00615F45" w:rsidDel="00C439F2">
          <w:rPr>
            <w:rFonts w:ascii="Questa-Regular" w:hAnsi="Questa-Regular"/>
            <w:color w:val="212529"/>
            <w:sz w:val="23"/>
            <w:szCs w:val="23"/>
          </w:rPr>
          <w:delText>Bestemmelsen i § 5 finder dog ikke anvendelse for elever</w:delText>
        </w:r>
      </w:del>
      <w:ins w:id="42" w:author="Forfatter">
        <w:del w:id="43" w:author="Forfatter">
          <w:r w:rsidR="00D32246" w:rsidDel="00C439F2">
            <w:rPr>
              <w:rFonts w:ascii="Questa-Regular" w:hAnsi="Questa-Regular"/>
              <w:color w:val="212529"/>
              <w:sz w:val="23"/>
              <w:szCs w:val="23"/>
            </w:rPr>
            <w:delText xml:space="preserve"> og lærlinge</w:delText>
          </w:r>
          <w:r w:rsidR="00AF2209" w:rsidDel="00C439F2">
            <w:rPr>
              <w:rFonts w:ascii="Questa-Regular" w:hAnsi="Questa-Regular"/>
              <w:color w:val="212529"/>
              <w:sz w:val="23"/>
              <w:szCs w:val="23"/>
            </w:rPr>
            <w:delText>,</w:delText>
          </w:r>
        </w:del>
      </w:ins>
      <w:del w:id="44" w:author="Forfatter">
        <w:r w:rsidRPr="00615F45" w:rsidDel="00C439F2">
          <w:rPr>
            <w:rFonts w:ascii="Questa-Regular" w:hAnsi="Questa-Regular"/>
            <w:color w:val="212529"/>
            <w:sz w:val="23"/>
            <w:szCs w:val="23"/>
          </w:rPr>
          <w:delText xml:space="preserve"> der har indgået uddannelsesaftale inden den 1. januar 2011.</w:delText>
        </w:r>
      </w:del>
    </w:p>
    <w:p w14:paraId="61C3B890" w14:textId="376150D4" w:rsidR="00615F45" w:rsidRPr="00615F45" w:rsidRDefault="00615F45" w:rsidP="001845BE">
      <w:pPr>
        <w:pStyle w:val="stk2"/>
        <w:spacing w:before="0" w:beforeAutospacing="0" w:after="0" w:afterAutospacing="0"/>
        <w:ind w:firstLine="240"/>
        <w:rPr>
          <w:rFonts w:ascii="Questa-Regular" w:hAnsi="Questa-Regular"/>
          <w:color w:val="212529"/>
          <w:sz w:val="23"/>
          <w:szCs w:val="23"/>
        </w:rPr>
      </w:pPr>
      <w:r w:rsidRPr="00615F45">
        <w:rPr>
          <w:rFonts w:ascii="Questa-Regular" w:hAnsi="Questa-Regular"/>
          <w:color w:val="212529"/>
          <w:sz w:val="23"/>
          <w:szCs w:val="23"/>
        </w:rPr>
        <w:t xml:space="preserve">Stk. 2. Elever </w:t>
      </w:r>
      <w:ins w:id="45" w:author="Forfatter">
        <w:r w:rsidR="00D32246">
          <w:rPr>
            <w:rFonts w:ascii="Questa-Regular" w:hAnsi="Questa-Regular"/>
            <w:color w:val="212529"/>
            <w:sz w:val="23"/>
            <w:szCs w:val="23"/>
          </w:rPr>
          <w:t xml:space="preserve">og lærlinge </w:t>
        </w:r>
      </w:ins>
      <w:r w:rsidRPr="00615F45">
        <w:rPr>
          <w:rFonts w:ascii="Questa-Regular" w:hAnsi="Questa-Regular"/>
          <w:color w:val="212529"/>
          <w:sz w:val="23"/>
          <w:szCs w:val="23"/>
        </w:rPr>
        <w:t>omfattet af § 5 c, stk. 2 i lov om erhvervsuddannelser, skal være optaget på en skole den 1. januar 2011 eller senere for at være omfattet af bekendtgørelsen.</w:t>
      </w:r>
    </w:p>
    <w:p w14:paraId="2C8C4A6D" w14:textId="35A8BE9A" w:rsidR="00615F45" w:rsidRPr="00615F45" w:rsidRDefault="00615F45" w:rsidP="001845BE">
      <w:pPr>
        <w:pStyle w:val="stk2"/>
        <w:spacing w:before="0" w:beforeAutospacing="0" w:after="0" w:afterAutospacing="0"/>
        <w:ind w:firstLine="240"/>
        <w:rPr>
          <w:rFonts w:ascii="Questa-Regular" w:hAnsi="Questa-Regular"/>
          <w:color w:val="212529"/>
          <w:sz w:val="23"/>
          <w:szCs w:val="23"/>
        </w:rPr>
      </w:pPr>
      <w:r w:rsidRPr="00615F45">
        <w:rPr>
          <w:rFonts w:ascii="Questa-Regular" w:hAnsi="Questa-Regular"/>
          <w:color w:val="212529"/>
          <w:sz w:val="23"/>
          <w:szCs w:val="23"/>
        </w:rPr>
        <w:lastRenderedPageBreak/>
        <w:t xml:space="preserve">Stk. 3. Bekendtgørelse nr. </w:t>
      </w:r>
      <w:del w:id="46" w:author="Forfatter">
        <w:r w:rsidRPr="00615F45" w:rsidDel="00AF2209">
          <w:rPr>
            <w:rFonts w:ascii="Questa-Regular" w:hAnsi="Questa-Regular"/>
            <w:color w:val="212529"/>
            <w:sz w:val="23"/>
            <w:szCs w:val="23"/>
          </w:rPr>
          <w:delText xml:space="preserve">126 </w:delText>
        </w:r>
      </w:del>
      <w:ins w:id="47" w:author="Forfatter">
        <w:r w:rsidR="00AF2209">
          <w:rPr>
            <w:rFonts w:ascii="Questa-Regular" w:hAnsi="Questa-Regular"/>
            <w:color w:val="212529"/>
            <w:sz w:val="23"/>
            <w:szCs w:val="23"/>
          </w:rPr>
          <w:t>1435</w:t>
        </w:r>
        <w:r w:rsidR="00AF2209" w:rsidRPr="00615F45">
          <w:rPr>
            <w:rFonts w:ascii="Questa-Regular" w:hAnsi="Questa-Regular"/>
            <w:color w:val="212529"/>
            <w:sz w:val="23"/>
            <w:szCs w:val="23"/>
          </w:rPr>
          <w:t xml:space="preserve"> </w:t>
        </w:r>
      </w:ins>
      <w:r w:rsidRPr="00615F45">
        <w:rPr>
          <w:rFonts w:ascii="Questa-Regular" w:hAnsi="Questa-Regular"/>
          <w:color w:val="212529"/>
          <w:sz w:val="23"/>
          <w:szCs w:val="23"/>
        </w:rPr>
        <w:t>af 2</w:t>
      </w:r>
      <w:ins w:id="48" w:author="Forfatter">
        <w:r w:rsidR="00AF2209">
          <w:rPr>
            <w:rFonts w:ascii="Questa-Regular" w:hAnsi="Questa-Regular"/>
            <w:color w:val="212529"/>
            <w:sz w:val="23"/>
            <w:szCs w:val="23"/>
          </w:rPr>
          <w:t>7</w:t>
        </w:r>
      </w:ins>
      <w:del w:id="49" w:author="Forfatter">
        <w:r w:rsidRPr="00615F45" w:rsidDel="00AF2209">
          <w:rPr>
            <w:rFonts w:ascii="Questa-Regular" w:hAnsi="Questa-Regular"/>
            <w:color w:val="212529"/>
            <w:sz w:val="23"/>
            <w:szCs w:val="23"/>
          </w:rPr>
          <w:delText>1</w:delText>
        </w:r>
      </w:del>
      <w:r w:rsidRPr="00615F45">
        <w:rPr>
          <w:rFonts w:ascii="Questa-Regular" w:hAnsi="Questa-Regular"/>
          <w:color w:val="212529"/>
          <w:sz w:val="23"/>
          <w:szCs w:val="23"/>
        </w:rPr>
        <w:t xml:space="preserve">. </w:t>
      </w:r>
      <w:ins w:id="50" w:author="Forfatter">
        <w:r w:rsidR="00AF2209">
          <w:rPr>
            <w:rFonts w:ascii="Questa-Regular" w:hAnsi="Questa-Regular"/>
            <w:color w:val="212529"/>
            <w:sz w:val="23"/>
            <w:szCs w:val="23"/>
          </w:rPr>
          <w:t>november</w:t>
        </w:r>
      </w:ins>
      <w:del w:id="51" w:author="Forfatter">
        <w:r w:rsidRPr="00615F45" w:rsidDel="00AF2209">
          <w:rPr>
            <w:rFonts w:ascii="Questa-Regular" w:hAnsi="Questa-Regular"/>
            <w:color w:val="212529"/>
            <w:sz w:val="23"/>
            <w:szCs w:val="23"/>
          </w:rPr>
          <w:delText>februar</w:delText>
        </w:r>
      </w:del>
      <w:r w:rsidRPr="00615F45">
        <w:rPr>
          <w:rFonts w:ascii="Questa-Regular" w:hAnsi="Questa-Regular"/>
          <w:color w:val="212529"/>
          <w:sz w:val="23"/>
          <w:szCs w:val="23"/>
        </w:rPr>
        <w:t xml:space="preserve"> 201</w:t>
      </w:r>
      <w:ins w:id="52" w:author="Forfatter">
        <w:r w:rsidR="00AF2209">
          <w:rPr>
            <w:rFonts w:ascii="Questa-Regular" w:hAnsi="Questa-Regular"/>
            <w:color w:val="212529"/>
            <w:sz w:val="23"/>
            <w:szCs w:val="23"/>
          </w:rPr>
          <w:t>7</w:t>
        </w:r>
      </w:ins>
      <w:del w:id="53" w:author="Forfatter">
        <w:r w:rsidRPr="00615F45" w:rsidDel="00AF2209">
          <w:rPr>
            <w:rFonts w:ascii="Questa-Regular" w:hAnsi="Questa-Regular"/>
            <w:color w:val="212529"/>
            <w:sz w:val="23"/>
            <w:szCs w:val="23"/>
          </w:rPr>
          <w:delText>1</w:delText>
        </w:r>
      </w:del>
      <w:r w:rsidRPr="00615F45">
        <w:rPr>
          <w:rFonts w:ascii="Questa-Regular" w:hAnsi="Questa-Regular"/>
          <w:color w:val="212529"/>
          <w:sz w:val="23"/>
          <w:szCs w:val="23"/>
        </w:rPr>
        <w:t xml:space="preserve"> om tilskud til institutioner for erhvervsrettet uddannelse og andre skoler og institutioner til praktikpladsopsøgning og vejledning af elever </w:t>
      </w:r>
      <w:ins w:id="54" w:author="Forfatter">
        <w:r w:rsidR="00AF2209" w:rsidRPr="00AF2209">
          <w:rPr>
            <w:rFonts w:ascii="Questa-Regular" w:hAnsi="Questa-Regular"/>
            <w:color w:val="212529"/>
            <w:sz w:val="23"/>
            <w:szCs w:val="23"/>
          </w:rPr>
          <w:t>samt formidling af uddannelsesaftaler</w:t>
        </w:r>
        <w:r w:rsidR="00AF2209">
          <w:rPr>
            <w:rFonts w:ascii="Questa-Regular" w:hAnsi="Questa-Regular"/>
            <w:color w:val="212529"/>
            <w:sz w:val="23"/>
            <w:szCs w:val="23"/>
          </w:rPr>
          <w:t xml:space="preserve"> </w:t>
        </w:r>
      </w:ins>
      <w:r w:rsidRPr="00615F45">
        <w:rPr>
          <w:rFonts w:ascii="Questa-Regular" w:hAnsi="Questa-Regular"/>
          <w:color w:val="212529"/>
          <w:sz w:val="23"/>
          <w:szCs w:val="23"/>
        </w:rPr>
        <w:t>ophæves.</w:t>
      </w:r>
    </w:p>
    <w:p w14:paraId="1D0FF078" w14:textId="037BB2A9" w:rsidR="00615F45" w:rsidRPr="00615F45" w:rsidRDefault="00615F45" w:rsidP="001845BE">
      <w:pPr>
        <w:spacing w:before="120" w:after="0" w:line="480" w:lineRule="auto"/>
        <w:jc w:val="center"/>
        <w:rPr>
          <w:rFonts w:ascii="Questa-Regular" w:eastAsia="Times New Roman" w:hAnsi="Questa-Regular" w:cs="Times New Roman"/>
          <w:i/>
          <w:iCs/>
          <w:sz w:val="23"/>
          <w:szCs w:val="23"/>
          <w:lang w:eastAsia="da-DK"/>
        </w:rPr>
      </w:pPr>
      <w:r w:rsidRPr="00615F45">
        <w:rPr>
          <w:rFonts w:ascii="Questa-Regular" w:eastAsia="Times New Roman" w:hAnsi="Questa-Regular" w:cs="Times New Roman"/>
          <w:i/>
          <w:iCs/>
          <w:sz w:val="23"/>
          <w:szCs w:val="23"/>
          <w:lang w:eastAsia="da-DK"/>
        </w:rPr>
        <w:t xml:space="preserve">Bestyrelsen for Arbejdsgivernes Uddannelsesbidrag, den </w:t>
      </w:r>
      <w:del w:id="55" w:author="Forfatter">
        <w:r w:rsidRPr="00615F45" w:rsidDel="00AF2209">
          <w:rPr>
            <w:rFonts w:ascii="Questa-Regular" w:eastAsia="Times New Roman" w:hAnsi="Questa-Regular" w:cs="Times New Roman"/>
            <w:i/>
            <w:iCs/>
            <w:sz w:val="23"/>
            <w:szCs w:val="23"/>
            <w:lang w:eastAsia="da-DK"/>
          </w:rPr>
          <w:delText>27. november 2017</w:delText>
        </w:r>
      </w:del>
      <w:ins w:id="56" w:author="Forfatter">
        <w:r w:rsidR="00AF2209">
          <w:rPr>
            <w:rFonts w:ascii="Questa-Regular" w:eastAsia="Times New Roman" w:hAnsi="Questa-Regular" w:cs="Times New Roman"/>
            <w:i/>
            <w:iCs/>
            <w:sz w:val="23"/>
            <w:szCs w:val="23"/>
            <w:lang w:eastAsia="da-DK"/>
          </w:rPr>
          <w:t>X</w:t>
        </w:r>
      </w:ins>
    </w:p>
    <w:p w14:paraId="07890044" w14:textId="404DB3AC" w:rsidR="00615F45" w:rsidRPr="00615F45" w:rsidRDefault="00615F45" w:rsidP="001845BE">
      <w:pPr>
        <w:spacing w:before="120" w:after="0" w:line="480" w:lineRule="auto"/>
        <w:jc w:val="center"/>
        <w:rPr>
          <w:rFonts w:ascii="Questa-Regular" w:eastAsia="Times New Roman" w:hAnsi="Questa-Regular" w:cs="Times New Roman"/>
          <w:sz w:val="23"/>
          <w:szCs w:val="23"/>
          <w:lang w:eastAsia="da-DK"/>
        </w:rPr>
      </w:pPr>
      <w:del w:id="57" w:author="Forfatter">
        <w:r w:rsidRPr="00615F45" w:rsidDel="00AF2209">
          <w:rPr>
            <w:rFonts w:ascii="Questa-Regular" w:eastAsia="Times New Roman" w:hAnsi="Questa-Regular" w:cs="Times New Roman"/>
            <w:sz w:val="23"/>
            <w:szCs w:val="23"/>
            <w:lang w:eastAsia="da-DK"/>
          </w:rPr>
          <w:delText>Niels Fog</w:delText>
        </w:r>
      </w:del>
      <w:ins w:id="58" w:author="Forfatter">
        <w:r w:rsidR="00AF2209">
          <w:rPr>
            <w:rFonts w:ascii="Questa-Regular" w:eastAsia="Times New Roman" w:hAnsi="Questa-Regular" w:cs="Times New Roman"/>
            <w:sz w:val="23"/>
            <w:szCs w:val="23"/>
            <w:lang w:eastAsia="da-DK"/>
          </w:rPr>
          <w:t>X</w:t>
        </w:r>
      </w:ins>
    </w:p>
    <w:p w14:paraId="2DDBEDEC" w14:textId="33E49529" w:rsidR="00615F45" w:rsidRPr="00615F45" w:rsidRDefault="00615F45" w:rsidP="001845BE">
      <w:pPr>
        <w:spacing w:after="0" w:line="480" w:lineRule="auto"/>
        <w:jc w:val="right"/>
        <w:rPr>
          <w:rFonts w:ascii="Questa-Regular" w:eastAsia="Times New Roman" w:hAnsi="Questa-Regular" w:cs="Times New Roman"/>
          <w:sz w:val="23"/>
          <w:szCs w:val="23"/>
          <w:lang w:eastAsia="da-DK"/>
        </w:rPr>
      </w:pPr>
      <w:r w:rsidRPr="00615F45">
        <w:rPr>
          <w:rFonts w:ascii="Questa-Regular" w:eastAsia="Times New Roman" w:hAnsi="Questa-Regular" w:cs="Times New Roman"/>
          <w:sz w:val="23"/>
          <w:szCs w:val="23"/>
          <w:lang w:eastAsia="da-DK"/>
        </w:rPr>
        <w:t xml:space="preserve">/ </w:t>
      </w:r>
      <w:del w:id="59" w:author="Forfatter">
        <w:r w:rsidRPr="00615F45" w:rsidDel="00AF2209">
          <w:rPr>
            <w:rFonts w:ascii="Questa-Regular" w:eastAsia="Times New Roman" w:hAnsi="Questa-Regular" w:cs="Times New Roman"/>
            <w:sz w:val="23"/>
            <w:szCs w:val="23"/>
            <w:lang w:eastAsia="da-DK"/>
          </w:rPr>
          <w:delText>Christian Hyldahl</w:delText>
        </w:r>
      </w:del>
      <w:ins w:id="60" w:author="Forfatter">
        <w:r w:rsidR="00083AE1" w:rsidRPr="00083AE1">
          <w:rPr>
            <w:rFonts w:ascii="Questa-Regular" w:hAnsi="Questa-Regular"/>
            <w:color w:val="212529"/>
            <w:sz w:val="23"/>
            <w:szCs w:val="23"/>
          </w:rPr>
          <w:t xml:space="preserve"> </w:t>
        </w:r>
        <w:r w:rsidR="00083AE1">
          <w:rPr>
            <w:rFonts w:ascii="Questa-Regular" w:hAnsi="Questa-Regular"/>
            <w:color w:val="212529"/>
            <w:sz w:val="23"/>
            <w:szCs w:val="23"/>
          </w:rPr>
          <w:t>Martin Præstegaard</w:t>
        </w:r>
      </w:ins>
    </w:p>
    <w:p w14:paraId="6D59A9CE" w14:textId="69433991" w:rsidR="00615F45" w:rsidRDefault="00000000" w:rsidP="001845BE">
      <w:hyperlink r:id="rId6" w:history="1">
        <w:r w:rsidR="00615F45" w:rsidRPr="00615F45">
          <w:rPr>
            <w:rFonts w:ascii="Times New Roman" w:eastAsia="Times New Roman" w:hAnsi="Times New Roman" w:cs="Times New Roman"/>
            <w:color w:val="176D41"/>
            <w:sz w:val="48"/>
            <w:szCs w:val="48"/>
            <w:shd w:val="clear" w:color="auto" w:fill="FFFFFF"/>
            <w:lang w:eastAsia="da-DK"/>
          </w:rPr>
          <w:br/>
        </w:r>
      </w:hyperlink>
    </w:p>
    <w:sectPr w:rsidR="00615F45">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A6297" w14:textId="77777777" w:rsidR="00391E42" w:rsidRDefault="00391E42" w:rsidP="00A556E7">
      <w:pPr>
        <w:spacing w:after="0" w:line="240" w:lineRule="auto"/>
      </w:pPr>
      <w:r>
        <w:separator/>
      </w:r>
    </w:p>
  </w:endnote>
  <w:endnote w:type="continuationSeparator" w:id="0">
    <w:p w14:paraId="616496CC" w14:textId="77777777" w:rsidR="00391E42" w:rsidRDefault="00391E42" w:rsidP="00A556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Questa-Regular">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F6DAB" w14:textId="77777777" w:rsidR="00391E42" w:rsidRDefault="00391E42" w:rsidP="00A556E7">
      <w:pPr>
        <w:spacing w:after="0" w:line="240" w:lineRule="auto"/>
      </w:pPr>
      <w:r>
        <w:separator/>
      </w:r>
    </w:p>
  </w:footnote>
  <w:footnote w:type="continuationSeparator" w:id="0">
    <w:p w14:paraId="01577B42" w14:textId="77777777" w:rsidR="00391E42" w:rsidRDefault="00391E42" w:rsidP="00A556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1304"/>
  <w:hyphenationZone w:val="425"/>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F45"/>
    <w:rsid w:val="00083AE1"/>
    <w:rsid w:val="001845BE"/>
    <w:rsid w:val="00311A77"/>
    <w:rsid w:val="00391E42"/>
    <w:rsid w:val="00615F45"/>
    <w:rsid w:val="00A556E7"/>
    <w:rsid w:val="00AF2209"/>
    <w:rsid w:val="00C439F2"/>
    <w:rsid w:val="00D32246"/>
    <w:rsid w:val="00ED7EE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96B8B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titel2">
    <w:name w:val="titel2"/>
    <w:basedOn w:val="Normal"/>
    <w:rsid w:val="00615F45"/>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indledning2">
    <w:name w:val="indledning2"/>
    <w:basedOn w:val="Normal"/>
    <w:rsid w:val="00615F45"/>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paragraf">
    <w:name w:val="paragraf"/>
    <w:basedOn w:val="Normal"/>
    <w:rsid w:val="00615F45"/>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paragrafnr">
    <w:name w:val="paragrafnr"/>
    <w:basedOn w:val="Standardskrifttypeiafsnit"/>
    <w:rsid w:val="00615F45"/>
  </w:style>
  <w:style w:type="paragraph" w:customStyle="1" w:styleId="stk2">
    <w:name w:val="stk2"/>
    <w:basedOn w:val="Normal"/>
    <w:rsid w:val="00615F45"/>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stknr">
    <w:name w:val="stknr"/>
    <w:basedOn w:val="Standardskrifttypeiafsnit"/>
    <w:rsid w:val="00615F45"/>
  </w:style>
  <w:style w:type="paragraph" w:customStyle="1" w:styleId="givet">
    <w:name w:val="givet"/>
    <w:basedOn w:val="Normal"/>
    <w:rsid w:val="00615F45"/>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1">
    <w:name w:val="sign1"/>
    <w:basedOn w:val="Normal"/>
    <w:rsid w:val="00615F45"/>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2">
    <w:name w:val="sign2"/>
    <w:basedOn w:val="Normal"/>
    <w:rsid w:val="00615F45"/>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Korrektur">
    <w:name w:val="Revision"/>
    <w:hidden/>
    <w:uiPriority w:val="99"/>
    <w:semiHidden/>
    <w:rsid w:val="00615F45"/>
    <w:pPr>
      <w:spacing w:after="0" w:line="240" w:lineRule="auto"/>
    </w:pPr>
  </w:style>
  <w:style w:type="paragraph" w:styleId="Sidehoved">
    <w:name w:val="header"/>
    <w:basedOn w:val="Normal"/>
    <w:link w:val="SidehovedTegn"/>
    <w:uiPriority w:val="99"/>
    <w:unhideWhenUsed/>
    <w:rsid w:val="00A556E7"/>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A556E7"/>
  </w:style>
  <w:style w:type="paragraph" w:styleId="Sidefod">
    <w:name w:val="footer"/>
    <w:basedOn w:val="Normal"/>
    <w:link w:val="SidefodTegn"/>
    <w:uiPriority w:val="99"/>
    <w:unhideWhenUsed/>
    <w:rsid w:val="00A556E7"/>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A556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9082768">
      <w:bodyDiv w:val="1"/>
      <w:marLeft w:val="0"/>
      <w:marRight w:val="0"/>
      <w:marTop w:val="0"/>
      <w:marBottom w:val="0"/>
      <w:divBdr>
        <w:top w:val="none" w:sz="0" w:space="0" w:color="auto"/>
        <w:left w:val="none" w:sz="0" w:space="0" w:color="auto"/>
        <w:bottom w:val="none" w:sz="0" w:space="0" w:color="auto"/>
        <w:right w:val="none" w:sz="0" w:space="0" w:color="auto"/>
      </w:divBdr>
      <w:divsChild>
        <w:div w:id="1241522918">
          <w:marLeft w:val="0"/>
          <w:marRight w:val="0"/>
          <w:marTop w:val="0"/>
          <w:marBottom w:val="0"/>
          <w:divBdr>
            <w:top w:val="none" w:sz="0" w:space="0" w:color="auto"/>
            <w:left w:val="none" w:sz="0" w:space="0" w:color="auto"/>
            <w:bottom w:val="none" w:sz="0" w:space="0" w:color="auto"/>
            <w:right w:val="none" w:sz="0" w:space="0" w:color="auto"/>
          </w:divBdr>
          <w:divsChild>
            <w:div w:id="153223530">
              <w:marLeft w:val="-225"/>
              <w:marRight w:val="-225"/>
              <w:marTop w:val="0"/>
              <w:marBottom w:val="0"/>
              <w:divBdr>
                <w:top w:val="none" w:sz="0" w:space="0" w:color="auto"/>
                <w:left w:val="none" w:sz="0" w:space="0" w:color="auto"/>
                <w:bottom w:val="none" w:sz="0" w:space="0" w:color="auto"/>
                <w:right w:val="none" w:sz="0" w:space="0" w:color="auto"/>
              </w:divBdr>
              <w:divsChild>
                <w:div w:id="1545174345">
                  <w:marLeft w:val="0"/>
                  <w:marRight w:val="0"/>
                  <w:marTop w:val="0"/>
                  <w:marBottom w:val="0"/>
                  <w:divBdr>
                    <w:top w:val="none" w:sz="0" w:space="0" w:color="auto"/>
                    <w:left w:val="none" w:sz="0" w:space="0" w:color="auto"/>
                    <w:bottom w:val="none" w:sz="0" w:space="0" w:color="auto"/>
                    <w:right w:val="none" w:sz="0" w:space="0" w:color="auto"/>
                  </w:divBdr>
                  <w:divsChild>
                    <w:div w:id="1342583727">
                      <w:marLeft w:val="0"/>
                      <w:marRight w:val="0"/>
                      <w:marTop w:val="0"/>
                      <w:marBottom w:val="0"/>
                      <w:divBdr>
                        <w:top w:val="none" w:sz="0" w:space="0" w:color="auto"/>
                        <w:left w:val="none" w:sz="0" w:space="0" w:color="auto"/>
                        <w:bottom w:val="none" w:sz="0" w:space="0" w:color="auto"/>
                        <w:right w:val="none" w:sz="0" w:space="0" w:color="auto"/>
                      </w:divBdr>
                      <w:divsChild>
                        <w:div w:id="176541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etsinformation.dk/"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462</Words>
  <Characters>2820</Characters>
  <Application>Microsoft Office Word</Application>
  <DocSecurity>0</DocSecurity>
  <Lines>23</Lines>
  <Paragraphs>6</Paragraphs>
  <ScaleCrop>false</ScaleCrop>
  <Company/>
  <LinksUpToDate>false</LinksUpToDate>
  <CharactersWithSpaces>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2023-10-13T11:42:00Z</dcterms:created>
  <dcterms:modified xsi:type="dcterms:W3CDTF">2023-10-24T08:59:00Z</dcterms:modified>
</cp:coreProperties>
</file>